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E29B2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1" w:author="Burýšková Veronika Ing." w:date="2023-04-26T10:24:00Z">
      <w:r w:rsidR="00A7178D">
        <w:t>6</w:t>
      </w:r>
    </w:ins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635981">
    <w:abstractNumId w:val="3"/>
  </w:num>
  <w:num w:numId="2" w16cid:durableId="1149522003">
    <w:abstractNumId w:val="2"/>
  </w:num>
  <w:num w:numId="3" w16cid:durableId="1933931926">
    <w:abstractNumId w:val="1"/>
  </w:num>
  <w:num w:numId="4" w16cid:durableId="331959253">
    <w:abstractNumId w:val="4"/>
  </w:num>
  <w:num w:numId="5" w16cid:durableId="1563756203">
    <w:abstractNumId w:val="5"/>
  </w:num>
  <w:num w:numId="6" w16cid:durableId="18316801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0265778">
    <w:abstractNumId w:val="0"/>
  </w:num>
  <w:num w:numId="8" w16cid:durableId="1349529278">
    <w:abstractNumId w:val="8"/>
  </w:num>
  <w:num w:numId="9" w16cid:durableId="830214216">
    <w:abstractNumId w:val="7"/>
  </w:num>
  <w:num w:numId="10" w16cid:durableId="147718192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ýšková Veronika Ing.">
    <w15:presenceInfo w15:providerId="AD" w15:userId="S::v.buryskova@spucr.cz::50e44539-82ba-4545-bde9-3bbc195a55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178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A71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6</cp:revision>
  <dcterms:created xsi:type="dcterms:W3CDTF">2022-02-20T09:17:00Z</dcterms:created>
  <dcterms:modified xsi:type="dcterms:W3CDTF">2023-04-26T08:24:00Z</dcterms:modified>
</cp:coreProperties>
</file>